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A2" w:rsidRPr="00F3259A" w:rsidRDefault="00F726A2" w:rsidP="00F726A2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t>Додаток №</w:t>
      </w:r>
      <w:r w:rsidR="00E26713">
        <w:rPr>
          <w:sz w:val="24"/>
          <w:szCs w:val="24"/>
          <w:lang w:val="ru-RU" w:eastAsia="uk-UA"/>
        </w:rPr>
        <w:t>8.1</w:t>
      </w:r>
    </w:p>
    <w:p w:rsidR="00F726A2" w:rsidRDefault="00F726A2" w:rsidP="00F726A2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F726A2" w:rsidRDefault="000117B4" w:rsidP="00F726A2">
      <w:pPr>
        <w:ind w:left="6096"/>
        <w:jc w:val="left"/>
        <w:rPr>
          <w:sz w:val="24"/>
          <w:szCs w:val="24"/>
          <w:lang w:eastAsia="uk-UA"/>
        </w:rPr>
      </w:pPr>
      <w:r w:rsidRPr="000117B4">
        <w:rPr>
          <w:sz w:val="24"/>
          <w:szCs w:val="24"/>
          <w:lang w:eastAsia="uk-UA"/>
        </w:rPr>
        <w:t>від 17.11.2021 № 323</w:t>
      </w:r>
    </w:p>
    <w:p w:rsidR="000117B4" w:rsidRDefault="000117B4" w:rsidP="00F726A2">
      <w:pPr>
        <w:ind w:left="6096"/>
        <w:jc w:val="left"/>
        <w:rPr>
          <w:sz w:val="24"/>
          <w:szCs w:val="24"/>
          <w:lang w:eastAsia="uk-UA"/>
        </w:rPr>
      </w:pPr>
    </w:p>
    <w:p w:rsidR="00FE1C03" w:rsidRPr="00FB6465" w:rsidRDefault="00FE1C03" w:rsidP="00FE1C03">
      <w:pPr>
        <w:jc w:val="center"/>
        <w:rPr>
          <w:b/>
          <w:sz w:val="24"/>
          <w:szCs w:val="24"/>
          <w:lang w:eastAsia="uk-UA"/>
        </w:rPr>
      </w:pPr>
      <w:r w:rsidRPr="00FB6465">
        <w:rPr>
          <w:b/>
          <w:sz w:val="24"/>
          <w:szCs w:val="24"/>
          <w:lang w:eastAsia="uk-UA"/>
        </w:rPr>
        <w:t xml:space="preserve">ІНФОРМАЦІЙНА КАРТКА </w:t>
      </w:r>
    </w:p>
    <w:p w:rsidR="00267B8D" w:rsidRDefault="00FE1C03" w:rsidP="00FE1C0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FB6465">
        <w:rPr>
          <w:b/>
          <w:sz w:val="24"/>
          <w:szCs w:val="24"/>
          <w:lang w:eastAsia="uk-UA"/>
        </w:rPr>
        <w:t>адміністративної послуги з</w:t>
      </w:r>
      <w:r w:rsidR="00267B8D" w:rsidRPr="00FB6465">
        <w:rPr>
          <w:b/>
          <w:sz w:val="24"/>
          <w:szCs w:val="24"/>
          <w:lang w:eastAsia="uk-UA"/>
        </w:rPr>
        <w:t xml:space="preserve"> державної реєстрації припинення юридичної особи в результаті її реорганізації (крім громадського формування</w:t>
      </w:r>
      <w:r w:rsidR="00F726A2">
        <w:rPr>
          <w:b/>
          <w:sz w:val="24"/>
          <w:szCs w:val="24"/>
          <w:lang w:eastAsia="uk-UA"/>
        </w:rPr>
        <w:t xml:space="preserve"> та релігійної організації</w:t>
      </w:r>
      <w:r w:rsidR="00267B8D" w:rsidRPr="00FB6465">
        <w:rPr>
          <w:b/>
          <w:sz w:val="24"/>
          <w:szCs w:val="24"/>
          <w:lang w:eastAsia="uk-UA"/>
        </w:rPr>
        <w:t>)</w:t>
      </w:r>
    </w:p>
    <w:p w:rsidR="00F726A2" w:rsidRPr="00FB6465" w:rsidRDefault="00F726A2" w:rsidP="00FE1C0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F726A2" w:rsidRPr="00096DD0" w:rsidRDefault="00F726A2" w:rsidP="00F726A2">
      <w:pPr>
        <w:jc w:val="center"/>
        <w:rPr>
          <w:b/>
          <w:i/>
          <w:sz w:val="24"/>
          <w:szCs w:val="24"/>
          <w:u w:val="single"/>
          <w:lang w:eastAsia="uk-UA"/>
        </w:rPr>
      </w:pPr>
      <w:bookmarkStart w:id="0" w:name="n13"/>
      <w:bookmarkEnd w:id="0"/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F726A2" w:rsidRPr="00096DD0" w:rsidRDefault="00F726A2" w:rsidP="00F726A2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4E7774" w:rsidRPr="00FB6465" w:rsidRDefault="00F726A2" w:rsidP="00F726A2">
      <w:pPr>
        <w:jc w:val="center"/>
        <w:rPr>
          <w:sz w:val="20"/>
          <w:szCs w:val="20"/>
          <w:lang w:eastAsia="uk-UA"/>
        </w:rPr>
      </w:pPr>
      <w:r w:rsidRPr="00FB6465">
        <w:rPr>
          <w:sz w:val="20"/>
          <w:szCs w:val="20"/>
          <w:lang w:eastAsia="uk-UA"/>
        </w:rPr>
        <w:t xml:space="preserve"> </w:t>
      </w:r>
      <w:r w:rsidR="004E7774" w:rsidRPr="00FB6465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FB6465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77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37"/>
        <w:gridCol w:w="3212"/>
        <w:gridCol w:w="7168"/>
      </w:tblGrid>
      <w:tr w:rsidR="00FB6465" w:rsidRPr="00FB6465" w:rsidTr="00854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15792" w:rsidRPr="00FB6465" w:rsidRDefault="00F15792" w:rsidP="00F157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FB6465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B6465" w:rsidRDefault="00F15792" w:rsidP="00F157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B6465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726A2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26A2" w:rsidRPr="00FB6465" w:rsidRDefault="00F726A2" w:rsidP="00F726A2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26A2" w:rsidRPr="00FB6465" w:rsidRDefault="00F726A2" w:rsidP="00F726A2">
            <w:pPr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26A2" w:rsidRDefault="00F726A2" w:rsidP="00F726A2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F726A2" w:rsidRPr="00B33E09" w:rsidRDefault="00F726A2" w:rsidP="00F726A2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F726A2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26A2" w:rsidRPr="00FB6465" w:rsidRDefault="00F726A2" w:rsidP="00F726A2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26A2" w:rsidRPr="00FB6465" w:rsidRDefault="00F726A2" w:rsidP="00F726A2">
            <w:pPr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6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5117"/>
              <w:gridCol w:w="1701"/>
            </w:tblGrid>
            <w:tr w:rsidR="00F726A2" w:rsidRPr="0027078A" w:rsidTr="00F5278A">
              <w:trPr>
                <w:trHeight w:val="243"/>
              </w:trPr>
              <w:tc>
                <w:tcPr>
                  <w:tcW w:w="6818" w:type="dxa"/>
                  <w:gridSpan w:val="2"/>
                </w:tcPr>
                <w:p w:rsidR="00F726A2" w:rsidRPr="003D252E" w:rsidRDefault="00F726A2" w:rsidP="00F726A2">
                  <w:pPr>
                    <w:jc w:val="center"/>
                    <w:rPr>
                      <w:b/>
                      <w:i/>
                      <w:sz w:val="20"/>
                    </w:rPr>
                  </w:pPr>
                  <w:r w:rsidRPr="003D252E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F726A2" w:rsidRPr="0027078A" w:rsidTr="00F5278A">
              <w:trPr>
                <w:trHeight w:val="229"/>
              </w:trPr>
              <w:tc>
                <w:tcPr>
                  <w:tcW w:w="5117" w:type="dxa"/>
                </w:tcPr>
                <w:p w:rsidR="00F726A2" w:rsidRPr="003D252E" w:rsidRDefault="00F726A2" w:rsidP="00F726A2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F726A2" w:rsidRPr="003D252E" w:rsidRDefault="00F726A2" w:rsidP="00F726A2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F726A2" w:rsidRPr="0027078A" w:rsidTr="00F5278A">
              <w:trPr>
                <w:trHeight w:val="243"/>
              </w:trPr>
              <w:tc>
                <w:tcPr>
                  <w:tcW w:w="5117" w:type="dxa"/>
                </w:tcPr>
                <w:p w:rsidR="00F726A2" w:rsidRPr="003D252E" w:rsidRDefault="00F726A2" w:rsidP="00F726A2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F726A2" w:rsidRPr="003D252E" w:rsidRDefault="00F726A2" w:rsidP="00F726A2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F726A2" w:rsidRPr="0027078A" w:rsidTr="00F5278A">
              <w:trPr>
                <w:trHeight w:val="229"/>
              </w:trPr>
              <w:tc>
                <w:tcPr>
                  <w:tcW w:w="5117" w:type="dxa"/>
                </w:tcPr>
                <w:p w:rsidR="00F726A2" w:rsidRPr="003D252E" w:rsidRDefault="00F726A2" w:rsidP="00F726A2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F726A2" w:rsidRPr="003D252E" w:rsidRDefault="00F726A2" w:rsidP="00F726A2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F726A2" w:rsidRPr="0027078A" w:rsidTr="00F5278A">
              <w:trPr>
                <w:trHeight w:val="243"/>
              </w:trPr>
              <w:tc>
                <w:tcPr>
                  <w:tcW w:w="5117" w:type="dxa"/>
                </w:tcPr>
                <w:p w:rsidR="00F726A2" w:rsidRPr="003D252E" w:rsidRDefault="00F726A2" w:rsidP="00F726A2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1701" w:type="dxa"/>
                </w:tcPr>
                <w:p w:rsidR="00F726A2" w:rsidRPr="003D252E" w:rsidRDefault="00F726A2" w:rsidP="00F726A2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F726A2" w:rsidRPr="0027078A" w:rsidTr="00F5278A">
              <w:trPr>
                <w:trHeight w:val="229"/>
              </w:trPr>
              <w:tc>
                <w:tcPr>
                  <w:tcW w:w="5117" w:type="dxa"/>
                </w:tcPr>
                <w:p w:rsidR="00F726A2" w:rsidRPr="003D252E" w:rsidRDefault="00F726A2" w:rsidP="00F726A2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F726A2" w:rsidRPr="003D252E" w:rsidRDefault="00F726A2" w:rsidP="00F726A2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F726A2" w:rsidRPr="0027078A" w:rsidTr="00F5278A">
              <w:trPr>
                <w:trHeight w:val="251"/>
              </w:trPr>
              <w:tc>
                <w:tcPr>
                  <w:tcW w:w="5117" w:type="dxa"/>
                </w:tcPr>
                <w:p w:rsidR="00F726A2" w:rsidRPr="003D252E" w:rsidRDefault="00F726A2" w:rsidP="00F726A2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F726A2" w:rsidRPr="003D252E" w:rsidRDefault="00F726A2" w:rsidP="00F726A2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F726A2" w:rsidRPr="0027078A" w:rsidTr="00F5278A">
              <w:trPr>
                <w:trHeight w:val="229"/>
              </w:trPr>
              <w:tc>
                <w:tcPr>
                  <w:tcW w:w="6818" w:type="dxa"/>
                  <w:gridSpan w:val="2"/>
                </w:tcPr>
                <w:p w:rsidR="00F726A2" w:rsidRPr="003D252E" w:rsidRDefault="00F726A2" w:rsidP="00F726A2">
                  <w:pPr>
                    <w:jc w:val="center"/>
                    <w:rPr>
                      <w:b/>
                      <w:i/>
                      <w:sz w:val="20"/>
                      <w:lang w:val="uk-UA"/>
                    </w:rPr>
                  </w:pPr>
                  <w:r w:rsidRPr="003D252E">
                    <w:rPr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F726A2" w:rsidRPr="0027078A" w:rsidTr="00F5278A">
              <w:trPr>
                <w:trHeight w:val="243"/>
              </w:trPr>
              <w:tc>
                <w:tcPr>
                  <w:tcW w:w="5117" w:type="dxa"/>
                </w:tcPr>
                <w:p w:rsidR="00F726A2" w:rsidRPr="003D252E" w:rsidRDefault="00F726A2" w:rsidP="00F726A2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F726A2" w:rsidRPr="003D252E" w:rsidRDefault="00F726A2" w:rsidP="00F726A2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F726A2" w:rsidRPr="0027078A" w:rsidTr="00F5278A">
              <w:trPr>
                <w:trHeight w:val="229"/>
              </w:trPr>
              <w:tc>
                <w:tcPr>
                  <w:tcW w:w="5117" w:type="dxa"/>
                </w:tcPr>
                <w:p w:rsidR="00F726A2" w:rsidRPr="003D252E" w:rsidRDefault="00F726A2" w:rsidP="00F726A2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F726A2" w:rsidRPr="003D252E" w:rsidRDefault="00F726A2" w:rsidP="00F726A2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F726A2" w:rsidRPr="0027078A" w:rsidTr="00F5278A">
              <w:trPr>
                <w:trHeight w:val="243"/>
              </w:trPr>
              <w:tc>
                <w:tcPr>
                  <w:tcW w:w="5117" w:type="dxa"/>
                </w:tcPr>
                <w:p w:rsidR="00F726A2" w:rsidRPr="003D252E" w:rsidRDefault="00F726A2" w:rsidP="00F726A2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F726A2" w:rsidRPr="003D252E" w:rsidRDefault="00F726A2" w:rsidP="00F726A2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F726A2" w:rsidRPr="0027078A" w:rsidTr="00F5278A">
              <w:trPr>
                <w:trHeight w:val="263"/>
              </w:trPr>
              <w:tc>
                <w:tcPr>
                  <w:tcW w:w="5117" w:type="dxa"/>
                </w:tcPr>
                <w:p w:rsidR="00F726A2" w:rsidRPr="003D252E" w:rsidRDefault="00F726A2" w:rsidP="00F5278A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 (за попереднім записом Заявника до 20:00)</w:t>
                  </w:r>
                </w:p>
              </w:tc>
              <w:tc>
                <w:tcPr>
                  <w:tcW w:w="1701" w:type="dxa"/>
                </w:tcPr>
                <w:p w:rsidR="00F726A2" w:rsidRPr="003D252E" w:rsidRDefault="00F726A2" w:rsidP="00F726A2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F726A2" w:rsidRPr="0027078A" w:rsidTr="00F5278A">
              <w:trPr>
                <w:trHeight w:val="243"/>
              </w:trPr>
              <w:tc>
                <w:tcPr>
                  <w:tcW w:w="5117" w:type="dxa"/>
                </w:tcPr>
                <w:p w:rsidR="00F726A2" w:rsidRPr="003D252E" w:rsidRDefault="00F726A2" w:rsidP="00F726A2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F726A2" w:rsidRPr="003D252E" w:rsidRDefault="00F726A2" w:rsidP="00F726A2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F726A2" w:rsidRPr="0027078A" w:rsidTr="00F5278A">
              <w:trPr>
                <w:trHeight w:val="310"/>
              </w:trPr>
              <w:tc>
                <w:tcPr>
                  <w:tcW w:w="5117" w:type="dxa"/>
                </w:tcPr>
                <w:p w:rsidR="00F726A2" w:rsidRPr="003D252E" w:rsidRDefault="00F726A2" w:rsidP="00F726A2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F726A2" w:rsidRPr="003D252E" w:rsidRDefault="00F726A2" w:rsidP="00F726A2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F726A2" w:rsidRPr="00B33E09" w:rsidRDefault="00F726A2" w:rsidP="00F726A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F726A2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26A2" w:rsidRPr="00FB6465" w:rsidRDefault="00F726A2" w:rsidP="00F726A2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26A2" w:rsidRPr="00FB6465" w:rsidRDefault="00F726A2" w:rsidP="00F726A2">
            <w:pPr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26A2" w:rsidRDefault="00F726A2" w:rsidP="00F726A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тел. (04133)51155,  (04133)97982</w:t>
            </w:r>
          </w:p>
          <w:p w:rsidR="00F726A2" w:rsidRPr="00992B37" w:rsidRDefault="00F726A2" w:rsidP="00F726A2">
            <w:pPr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 </w:t>
            </w:r>
            <w:hyperlink r:id="rId7" w:history="1">
              <w:r w:rsidRPr="00F131E6">
                <w:rPr>
                  <w:rStyle w:val="ab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F726A2" w:rsidRPr="00B33E09" w:rsidRDefault="00F726A2" w:rsidP="00F726A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FB6465" w:rsidRPr="00FB6465" w:rsidTr="00854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B6465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Закон України «Про державну реєстрацію юридичних осіб, фізичних осіб – підприємців</w:t>
            </w:r>
            <w:r w:rsidR="00FE1C03" w:rsidRPr="00FB6465">
              <w:rPr>
                <w:sz w:val="24"/>
                <w:szCs w:val="24"/>
                <w:lang w:eastAsia="uk-UA"/>
              </w:rPr>
              <w:t xml:space="preserve"> та громадських формувань» 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B6465" w:rsidRDefault="00F03E60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84" w:rsidRPr="00FB6465" w:rsidRDefault="00E02984" w:rsidP="00E0298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FB6465">
              <w:rPr>
                <w:bCs/>
                <w:sz w:val="24"/>
                <w:szCs w:val="24"/>
              </w:rPr>
              <w:t>1500/29630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  <w:r w:rsidRPr="00FB6465">
              <w:rPr>
                <w:bCs/>
                <w:sz w:val="24"/>
                <w:szCs w:val="24"/>
              </w:rPr>
              <w:t xml:space="preserve"> </w:t>
            </w:r>
          </w:p>
          <w:p w:rsidR="00B85F8B" w:rsidRPr="00FB6465" w:rsidRDefault="00FE1C03" w:rsidP="00B85F8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</w:t>
            </w:r>
            <w:r w:rsidR="00F03E60" w:rsidRPr="00FB6465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4E7774" w:rsidRPr="00FB6465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FB6465">
              <w:rPr>
                <w:sz w:val="24"/>
                <w:szCs w:val="24"/>
                <w:lang w:eastAsia="uk-UA"/>
              </w:rPr>
              <w:t>№ 359/5</w:t>
            </w:r>
            <w:r w:rsidR="00267B8D" w:rsidRPr="00FB6465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FB6465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</w:t>
            </w:r>
            <w:r w:rsidR="00B85F8B" w:rsidRPr="00FB6465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FB6465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FB6465" w:rsidRDefault="00FE1C03" w:rsidP="00BA4165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</w:t>
            </w:r>
            <w:r w:rsidR="00F03E60" w:rsidRPr="00FB6465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E02984" w:rsidRPr="00FB6465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FB6465">
              <w:rPr>
                <w:sz w:val="24"/>
                <w:szCs w:val="24"/>
                <w:lang w:eastAsia="uk-UA"/>
              </w:rPr>
              <w:t xml:space="preserve">№ 784/5 «Про затвердження Порядку функціонування порталу електронних </w:t>
            </w:r>
            <w:r w:rsidR="00F03E60" w:rsidRPr="00FB6465">
              <w:rPr>
                <w:sz w:val="24"/>
                <w:szCs w:val="24"/>
                <w:lang w:eastAsia="uk-UA"/>
              </w:rPr>
              <w:lastRenderedPageBreak/>
              <w:t>сервісів юридичних осіб, фізичних</w:t>
            </w:r>
            <w:r w:rsidR="00BA4165" w:rsidRPr="00FB6465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FB6465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FB6465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BA4165" w:rsidRPr="00FB6465">
              <w:rPr>
                <w:sz w:val="24"/>
                <w:szCs w:val="24"/>
                <w:lang w:eastAsia="uk-UA"/>
              </w:rPr>
              <w:br/>
            </w:r>
            <w:r w:rsidRPr="00FB6465">
              <w:rPr>
                <w:sz w:val="24"/>
                <w:szCs w:val="24"/>
                <w:lang w:eastAsia="uk-UA"/>
              </w:rPr>
              <w:t>№ 427/28557</w:t>
            </w:r>
          </w:p>
        </w:tc>
      </w:tr>
      <w:tr w:rsidR="00FB6465" w:rsidRPr="00FB6465" w:rsidTr="00854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B6465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FB6465" w:rsidRDefault="00267B8D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FB6465" w:rsidRDefault="00267B8D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</w:rPr>
              <w:t xml:space="preserve">Звернення  голови </w:t>
            </w:r>
            <w:r w:rsidRPr="00FB6465">
              <w:rPr>
                <w:sz w:val="24"/>
                <w:szCs w:val="24"/>
                <w:lang w:eastAsia="uk-UA"/>
              </w:rPr>
              <w:t>комісії з припинення</w:t>
            </w:r>
            <w:r w:rsidR="000F78AE" w:rsidRPr="00FB6465">
              <w:rPr>
                <w:sz w:val="24"/>
                <w:szCs w:val="24"/>
                <w:lang w:eastAsia="uk-UA"/>
              </w:rPr>
              <w:t>,</w:t>
            </w:r>
            <w:r w:rsidRPr="00FB6465">
              <w:rPr>
                <w:sz w:val="24"/>
                <w:szCs w:val="24"/>
                <w:lang w:eastAsia="uk-UA"/>
              </w:rPr>
              <w:t xml:space="preserve"> або ліквідатора, або уповноваженої особи (далі – заявник)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9A71BA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9A71BA" w:rsidRPr="00FB6465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6664" w:rsidRDefault="001F5286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</w:t>
            </w:r>
            <w:r w:rsidR="00B66664" w:rsidRPr="00FB6465">
              <w:rPr>
                <w:sz w:val="24"/>
                <w:szCs w:val="24"/>
                <w:lang w:eastAsia="uk-UA"/>
              </w:rPr>
              <w:t>аява про державну реєстрацію припинення юридичної особи в результаті її реорганізації;</w:t>
            </w:r>
          </w:p>
          <w:p w:rsidR="003C558F" w:rsidRPr="00A82894" w:rsidRDefault="003C558F" w:rsidP="003C55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82894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3C558F" w:rsidRPr="00A82894" w:rsidRDefault="003C558F" w:rsidP="003C55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" w:name="n1322"/>
            <w:bookmarkStart w:id="3" w:name="n1319"/>
            <w:bookmarkEnd w:id="2"/>
            <w:bookmarkEnd w:id="3"/>
            <w:r w:rsidRPr="00A82894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3C558F" w:rsidRPr="00A82894" w:rsidRDefault="003C558F" w:rsidP="003C55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1321"/>
            <w:bookmarkStart w:id="5" w:name="n1320"/>
            <w:bookmarkEnd w:id="4"/>
            <w:bookmarkEnd w:id="5"/>
            <w:r w:rsidRPr="00A82894">
              <w:rPr>
                <w:color w:val="000000" w:themeColor="text1"/>
                <w:sz w:val="24"/>
                <w:szCs w:val="24"/>
                <w:lang w:eastAsia="uk-UA"/>
              </w:rPr>
              <w:t>нотаріально засвідчена копія документа, що посвідчує особу, яка є кінцевим бенефіціарним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розподільчого балансу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передавального акта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перетворення, злиття або приєднання;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довідка архівної установи про прийняття документів, що відповідно до закону підлягають довгостроковому зберіганню,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поділу, злиття або приєднання;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документи для державної реєстрації створення юридичної особи, визначені частиною першою статті</w:t>
            </w:r>
            <w:r w:rsidR="00910543" w:rsidRPr="00FB6465">
              <w:rPr>
                <w:sz w:val="24"/>
                <w:szCs w:val="24"/>
                <w:lang w:eastAsia="uk-UA"/>
              </w:rPr>
              <w:t xml:space="preserve"> 17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FB6465">
              <w:rPr>
                <w:sz w:val="24"/>
                <w:szCs w:val="24"/>
                <w:lang w:eastAsia="uk-UA"/>
              </w:rPr>
              <w:t>у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FB6465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перетворення;</w:t>
            </w:r>
          </w:p>
          <w:p w:rsidR="004F17BA" w:rsidRPr="009B4178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документи для державної реєстрації змін до відомостей про юридичну особу, що містяться в Єдиному державному реєстрі</w:t>
            </w:r>
            <w:r w:rsidR="000F78AE" w:rsidRPr="00FB6465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FB6465">
              <w:rPr>
                <w:sz w:val="24"/>
                <w:szCs w:val="24"/>
                <w:lang w:eastAsia="uk-UA"/>
              </w:rPr>
              <w:t xml:space="preserve">, визначені частиною четвертою </w:t>
            </w:r>
            <w:r w:rsidR="00910543" w:rsidRPr="00FB6465">
              <w:rPr>
                <w:sz w:val="24"/>
                <w:szCs w:val="24"/>
                <w:lang w:eastAsia="uk-UA"/>
              </w:rPr>
              <w:t>статті 17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FB6465">
              <w:rPr>
                <w:sz w:val="24"/>
                <w:szCs w:val="24"/>
                <w:lang w:eastAsia="uk-UA"/>
              </w:rPr>
              <w:t>у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</w:t>
            </w:r>
            <w:r w:rsidR="00BA4165" w:rsidRPr="00FB6465">
              <w:rPr>
                <w:sz w:val="24"/>
                <w:szCs w:val="24"/>
                <w:lang w:eastAsia="uk-UA"/>
              </w:rPr>
              <w:br/>
            </w:r>
            <w:r w:rsidR="001F5286" w:rsidRPr="00FB6465">
              <w:rPr>
                <w:sz w:val="24"/>
                <w:szCs w:val="24"/>
                <w:lang w:eastAsia="uk-UA"/>
              </w:rPr>
              <w:t>осіб – підприємців та громадських формувань»</w:t>
            </w:r>
            <w:r w:rsidRPr="00FB6465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</w:t>
            </w:r>
            <w:r w:rsidRPr="009B4178">
              <w:rPr>
                <w:sz w:val="24"/>
                <w:szCs w:val="24"/>
                <w:lang w:eastAsia="uk-UA"/>
              </w:rPr>
              <w:t>юридичної особи в результаті приєднання.</w:t>
            </w:r>
          </w:p>
          <w:p w:rsidR="000F78AE" w:rsidRPr="00FB6465" w:rsidRDefault="002C2B45" w:rsidP="009A71BA">
            <w:pPr>
              <w:ind w:firstLine="217"/>
              <w:rPr>
                <w:sz w:val="24"/>
                <w:szCs w:val="24"/>
                <w:lang w:eastAsia="uk-UA"/>
              </w:rPr>
            </w:pPr>
            <w:r w:rsidRPr="009B4178">
              <w:rPr>
                <w:sz w:val="24"/>
                <w:szCs w:val="24"/>
                <w:lang w:eastAsia="uk-UA"/>
              </w:rPr>
              <w:t xml:space="preserve">Державна реєстрація при реорганізації органів місцевого самоврядування як юридичних осіб після добровільного об’єднання територіальних громад здійснюється з урахуванням особливостей, передбачених </w:t>
            </w:r>
            <w:hyperlink r:id="rId8" w:tgtFrame="_blank" w:history="1">
              <w:r w:rsidRPr="009B4178">
                <w:rPr>
                  <w:sz w:val="24"/>
                  <w:szCs w:val="24"/>
                  <w:lang w:eastAsia="uk-UA"/>
                </w:rPr>
                <w:t>Законом України</w:t>
              </w:r>
            </w:hyperlink>
            <w:r w:rsidR="000F78AE" w:rsidRPr="009B4178">
              <w:rPr>
                <w:sz w:val="24"/>
                <w:szCs w:val="24"/>
                <w:lang w:eastAsia="uk-UA"/>
              </w:rPr>
              <w:t xml:space="preserve"> «</w:t>
            </w:r>
            <w:r w:rsidRPr="009B4178">
              <w:rPr>
                <w:sz w:val="24"/>
                <w:szCs w:val="24"/>
                <w:lang w:eastAsia="uk-UA"/>
              </w:rPr>
              <w:t>Про добровільне о</w:t>
            </w:r>
            <w:r w:rsidR="000F78AE" w:rsidRPr="009B4178">
              <w:rPr>
                <w:sz w:val="24"/>
                <w:szCs w:val="24"/>
                <w:lang w:eastAsia="uk-UA"/>
              </w:rPr>
              <w:t>б’єднання територіальних громад»</w:t>
            </w:r>
            <w:r w:rsidRPr="009B4178">
              <w:rPr>
                <w:sz w:val="24"/>
                <w:szCs w:val="24"/>
                <w:lang w:eastAsia="uk-UA"/>
              </w:rPr>
              <w:t>.</w:t>
            </w:r>
          </w:p>
          <w:p w:rsidR="005115A0" w:rsidRPr="00690F3A" w:rsidRDefault="005115A0" w:rsidP="005115A0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9B4178" w:rsidRDefault="005115A0" w:rsidP="00BB111A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6" w:name="n471"/>
            <w:bookmarkEnd w:id="6"/>
            <w:r w:rsidRPr="00690F3A">
              <w:rPr>
                <w:sz w:val="24"/>
                <w:szCs w:val="24"/>
                <w:lang w:eastAsia="uk-UA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</w:t>
            </w:r>
            <w:r w:rsidRPr="00690F3A">
              <w:rPr>
                <w:sz w:val="24"/>
                <w:szCs w:val="24"/>
                <w:lang w:eastAsia="uk-UA"/>
              </w:rPr>
              <w:lastRenderedPageBreak/>
              <w:t xml:space="preserve">підтверджує його повноваження </w:t>
            </w:r>
            <w:r w:rsidRPr="009B4178">
              <w:rPr>
                <w:sz w:val="24"/>
                <w:szCs w:val="24"/>
                <w:lang w:eastAsia="uk-UA"/>
              </w:rPr>
              <w:t>(крім випадку, коли відомості про повноваження цього представника містяться в Єдиному державному реєстрі</w:t>
            </w:r>
            <w:r w:rsidR="00BB111A" w:rsidRPr="009B4178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9B4178">
              <w:rPr>
                <w:sz w:val="24"/>
                <w:szCs w:val="24"/>
                <w:lang w:eastAsia="uk-UA"/>
              </w:rPr>
              <w:t>)</w:t>
            </w:r>
            <w:r w:rsidR="009B4178" w:rsidRPr="009B4178">
              <w:rPr>
                <w:sz w:val="24"/>
                <w:szCs w:val="24"/>
                <w:lang w:eastAsia="uk-UA"/>
              </w:rPr>
              <w:t>.</w:t>
            </w:r>
          </w:p>
          <w:p w:rsidR="00D42746" w:rsidRPr="00FB6465" w:rsidRDefault="00D42746" w:rsidP="00BB111A">
            <w:pPr>
              <w:ind w:firstLine="217"/>
              <w:rPr>
                <w:sz w:val="24"/>
                <w:szCs w:val="24"/>
                <w:lang w:eastAsia="uk-UA"/>
              </w:rPr>
            </w:pPr>
            <w:r w:rsidRPr="009B4178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B6465">
              <w:rPr>
                <w:sz w:val="24"/>
                <w:szCs w:val="24"/>
              </w:rPr>
              <w:t xml:space="preserve">1. </w:t>
            </w:r>
            <w:r w:rsidR="00FE1C03" w:rsidRPr="00FB6465">
              <w:rPr>
                <w:sz w:val="24"/>
                <w:szCs w:val="24"/>
              </w:rPr>
              <w:t>У</w:t>
            </w:r>
            <w:r w:rsidRPr="00FB6465">
              <w:rPr>
                <w:sz w:val="24"/>
                <w:szCs w:val="24"/>
              </w:rPr>
              <w:t xml:space="preserve"> паперовій формі </w:t>
            </w:r>
            <w:r w:rsidR="005316A9" w:rsidRPr="00FB6465">
              <w:rPr>
                <w:sz w:val="24"/>
                <w:szCs w:val="24"/>
              </w:rPr>
              <w:t xml:space="preserve">документи </w:t>
            </w:r>
            <w:r w:rsidRPr="00FB6465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FB6465" w:rsidRDefault="00F03E60" w:rsidP="00FE1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</w:rPr>
              <w:t xml:space="preserve">2. </w:t>
            </w:r>
            <w:r w:rsidR="00DC2A9F" w:rsidRPr="00FB6465">
              <w:rPr>
                <w:sz w:val="24"/>
                <w:szCs w:val="24"/>
              </w:rPr>
              <w:t>В</w:t>
            </w:r>
            <w:r w:rsidRPr="00FB6465">
              <w:rPr>
                <w:sz w:val="24"/>
                <w:szCs w:val="24"/>
              </w:rPr>
              <w:t xml:space="preserve"> </w:t>
            </w:r>
            <w:r w:rsidRPr="00FB6465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FB6465">
              <w:rPr>
                <w:sz w:val="24"/>
                <w:szCs w:val="24"/>
                <w:lang w:eastAsia="uk-UA"/>
              </w:rPr>
              <w:t>д</w:t>
            </w:r>
            <w:r w:rsidR="00DC2A9F" w:rsidRPr="00FB6465">
              <w:rPr>
                <w:sz w:val="24"/>
                <w:szCs w:val="24"/>
              </w:rPr>
              <w:t>окументи</w:t>
            </w:r>
            <w:r w:rsidR="00DC2A9F" w:rsidRPr="00FB6465">
              <w:rPr>
                <w:sz w:val="24"/>
                <w:szCs w:val="24"/>
                <w:lang w:eastAsia="uk-UA"/>
              </w:rPr>
              <w:t xml:space="preserve"> </w:t>
            </w:r>
            <w:r w:rsidRPr="00FB6465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FB6465">
              <w:rPr>
                <w:sz w:val="24"/>
                <w:szCs w:val="24"/>
              </w:rPr>
              <w:t>через портал електронних сервісів</w:t>
            </w:r>
            <w:r w:rsidR="007B586F">
              <w:rPr>
                <w:sz w:val="24"/>
                <w:szCs w:val="24"/>
              </w:rPr>
              <w:t>*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8E0E18" w:rsidRPr="00FB6465" w:rsidRDefault="008E0E18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FB6465" w:rsidRDefault="00F03E60" w:rsidP="00796DDD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B6465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FE1C03" w:rsidRPr="00FB6465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5C04D2" w:rsidRPr="00FB6465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FB6465" w:rsidRPr="00FB6465" w:rsidTr="009B4178">
        <w:trPr>
          <w:trHeight w:val="20"/>
        </w:trPr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FB6465" w:rsidRDefault="001F5286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371"/>
            <w:bookmarkStart w:id="8" w:name="o625"/>
            <w:bookmarkStart w:id="9" w:name="o545"/>
            <w:bookmarkEnd w:id="7"/>
            <w:bookmarkEnd w:id="8"/>
            <w:bookmarkEnd w:id="9"/>
            <w:r w:rsidRPr="00FB6465">
              <w:rPr>
                <w:sz w:val="24"/>
                <w:szCs w:val="24"/>
                <w:lang w:eastAsia="uk-UA"/>
              </w:rPr>
              <w:t>П</w:t>
            </w:r>
            <w:r w:rsidR="0052271C" w:rsidRPr="00FB6465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FB6465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FB6465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FB6465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FB6465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</w:p>
          <w:p w:rsidR="00F03E60" w:rsidRPr="00FB6465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FB6465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FE1C03" w:rsidRPr="00FB6465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FE1C03" w:rsidRPr="00FB6465">
              <w:rPr>
                <w:sz w:val="24"/>
                <w:szCs w:val="24"/>
                <w:lang w:eastAsia="uk-UA"/>
              </w:rPr>
              <w:t>й</w:t>
            </w:r>
            <w:r w:rsidRPr="00FB6465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1F5286" w:rsidP="0003467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</w:t>
            </w:r>
            <w:r w:rsidR="00F03E60" w:rsidRPr="00FB6465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Default="00F03E60" w:rsidP="0003467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FB6465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FB6465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4E3BC6" w:rsidRPr="009B4178" w:rsidRDefault="004E3BC6" w:rsidP="004E3BC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B4178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FB6465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FB6465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0" w:name="n738"/>
            <w:bookmarkStart w:id="11" w:name="n739"/>
            <w:bookmarkEnd w:id="10"/>
            <w:bookmarkEnd w:id="11"/>
            <w:r w:rsidRPr="00FB6465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2" w:name="n740"/>
            <w:bookmarkEnd w:id="12"/>
            <w:r w:rsidRPr="00FB6465">
              <w:rPr>
                <w:sz w:val="24"/>
                <w:szCs w:val="24"/>
                <w:lang w:eastAsia="uk-UA"/>
              </w:rPr>
              <w:t>раніше строку, 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49549C" w:rsidRPr="00FB6465" w:rsidRDefault="000F78AE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3" w:name="n741"/>
            <w:bookmarkStart w:id="14" w:name="n742"/>
            <w:bookmarkEnd w:id="13"/>
            <w:bookmarkEnd w:id="14"/>
            <w:r w:rsidRPr="00FB6465">
              <w:rPr>
                <w:sz w:val="24"/>
                <w:szCs w:val="24"/>
                <w:lang w:eastAsia="uk-UA"/>
              </w:rPr>
              <w:t>у</w:t>
            </w:r>
            <w:r w:rsidR="0049549C" w:rsidRPr="00FB6465">
              <w:rPr>
                <w:sz w:val="24"/>
                <w:szCs w:val="24"/>
                <w:lang w:eastAsia="uk-UA"/>
              </w:rPr>
              <w:t xml:space="preserve"> Єдиному державному реєстрі юридичних осіб, фізичних осіб та громадських формувань відсутній запис про державну реєстрацію юридичної особи, утвореної шляхом реорганізації в результаті злиття, приєднання, поділу або перетворення;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5" w:name="n743"/>
            <w:bookmarkEnd w:id="15"/>
            <w:r w:rsidRPr="00FB6465">
              <w:rPr>
                <w:sz w:val="24"/>
                <w:szCs w:val="24"/>
                <w:lang w:eastAsia="uk-UA"/>
              </w:rPr>
              <w:t>щодо акціонерного товариства, стосовно якого надійшли відомості про наявність нескасованої реєстрації випуску акцій;</w:t>
            </w:r>
          </w:p>
          <w:p w:rsidR="0049549C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6" w:name="n744"/>
            <w:bookmarkEnd w:id="16"/>
            <w:r w:rsidRPr="00FB6465">
              <w:rPr>
                <w:sz w:val="24"/>
                <w:szCs w:val="24"/>
                <w:lang w:eastAsia="uk-UA"/>
              </w:rPr>
              <w:lastRenderedPageBreak/>
              <w:t>щодо юридичної особи – емітента цінних паперів, стосовно яко</w:t>
            </w:r>
            <w:r w:rsidR="000F78AE" w:rsidRPr="00FB6465">
              <w:rPr>
                <w:sz w:val="24"/>
                <w:szCs w:val="24"/>
                <w:lang w:eastAsia="uk-UA"/>
              </w:rPr>
              <w:t>ї</w:t>
            </w:r>
            <w:r w:rsidRPr="00FB6465">
              <w:rPr>
                <w:sz w:val="24"/>
                <w:szCs w:val="24"/>
                <w:lang w:eastAsia="uk-UA"/>
              </w:rPr>
              <w:t xml:space="preserve"> надійшли відомості про наявність нескасованих випусків цінних паперів;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7" w:name="n745"/>
            <w:bookmarkStart w:id="18" w:name="n746"/>
            <w:bookmarkEnd w:id="17"/>
            <w:bookmarkEnd w:id="18"/>
            <w:r w:rsidRPr="00FB6465">
              <w:rPr>
                <w:sz w:val="24"/>
                <w:szCs w:val="24"/>
                <w:lang w:eastAsia="uk-UA"/>
              </w:rPr>
              <w:t xml:space="preserve">щодо юридичної особи, що реорганізується, стосовно якої надійшли відомості про наявність заборгованості із сплати податків і зборів та/або </w:t>
            </w:r>
            <w:r w:rsidR="000F78AE" w:rsidRPr="00FB6465">
              <w:rPr>
                <w:sz w:val="24"/>
                <w:szCs w:val="24"/>
                <w:lang w:eastAsia="uk-UA"/>
              </w:rPr>
              <w:t xml:space="preserve">про </w:t>
            </w:r>
            <w:r w:rsidRPr="00FB6465">
              <w:rPr>
                <w:sz w:val="24"/>
                <w:szCs w:val="24"/>
                <w:lang w:eastAsia="uk-UA"/>
              </w:rPr>
              <w:t>наявність заборгованості із сплати єдиного внеску на загальнообов’язкове державне соціальне страхування та відсутній узгоджений план реорганізації юридичної особи;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9" w:name="n747"/>
            <w:bookmarkEnd w:id="19"/>
            <w:r w:rsidRPr="00FB6465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0" w:name="n748"/>
            <w:bookmarkEnd w:id="20"/>
            <w:r w:rsidRPr="00FB6465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F03E60" w:rsidRPr="00A82894" w:rsidRDefault="0049549C" w:rsidP="00285187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1" w:name="n749"/>
            <w:bookmarkEnd w:id="21"/>
            <w:r w:rsidRPr="00FB6465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FE1C03" w:rsidRPr="00FB6465">
              <w:rPr>
                <w:sz w:val="24"/>
                <w:szCs w:val="24"/>
                <w:lang w:eastAsia="uk-UA"/>
              </w:rPr>
              <w:t xml:space="preserve">дження у </w:t>
            </w:r>
            <w:r w:rsidR="00FE1C03" w:rsidRPr="00A82894">
              <w:rPr>
                <w:color w:val="000000" w:themeColor="text1"/>
                <w:sz w:val="24"/>
                <w:szCs w:val="24"/>
                <w:lang w:eastAsia="uk-UA"/>
              </w:rPr>
              <w:t>справі про банкрутство</w:t>
            </w:r>
            <w:r w:rsidR="00472C05" w:rsidRPr="00A82894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472C05" w:rsidRPr="00A82894" w:rsidRDefault="00472C05" w:rsidP="00472C05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82894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1549A5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A82894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472C05" w:rsidRPr="00FB6465" w:rsidRDefault="00472C05" w:rsidP="00472C05">
            <w:pPr>
              <w:ind w:firstLine="217"/>
              <w:rPr>
                <w:sz w:val="24"/>
                <w:szCs w:val="24"/>
                <w:lang w:eastAsia="uk-UA"/>
              </w:rPr>
            </w:pPr>
            <w:r w:rsidRPr="00A82894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1549A5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71BA" w:rsidRPr="00FB6465" w:rsidRDefault="001F5286" w:rsidP="009A71B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22" w:name="o638"/>
            <w:bookmarkEnd w:id="22"/>
            <w:r w:rsidRPr="00FB6465">
              <w:rPr>
                <w:sz w:val="24"/>
                <w:szCs w:val="24"/>
              </w:rPr>
              <w:t>В</w:t>
            </w:r>
            <w:r w:rsidR="009A71BA" w:rsidRPr="00FB6465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FB6465" w:rsidRDefault="009A71BA" w:rsidP="00BB111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FE1C03" w:rsidRPr="00FB6465">
              <w:rPr>
                <w:sz w:val="24"/>
                <w:szCs w:val="24"/>
              </w:rPr>
              <w:t>го переліку підстав для відмови</w:t>
            </w:r>
            <w:ins w:id="23" w:author="Владислав Ашуров" w:date="2018-08-01T13:41:00Z">
              <w:r w:rsidR="005115A0" w:rsidRPr="00482ED0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FB6465">
              <w:rPr>
                <w:sz w:val="24"/>
                <w:szCs w:val="24"/>
              </w:rPr>
              <w:t>Р</w:t>
            </w:r>
            <w:r w:rsidR="001F5286" w:rsidRPr="00FB6465">
              <w:rPr>
                <w:sz w:val="24"/>
                <w:szCs w:val="24"/>
              </w:rPr>
              <w:t xml:space="preserve">езультати надання адміністративної </w:t>
            </w:r>
            <w:r w:rsidRPr="00FB6465">
              <w:rPr>
                <w:sz w:val="24"/>
                <w:szCs w:val="24"/>
              </w:rPr>
              <w:t>послуг</w:t>
            </w:r>
            <w:r w:rsidR="001F5286" w:rsidRPr="00FB6465">
              <w:rPr>
                <w:sz w:val="24"/>
                <w:szCs w:val="24"/>
              </w:rPr>
              <w:t>и</w:t>
            </w:r>
            <w:r w:rsidRPr="00FB6465">
              <w:rPr>
                <w:sz w:val="24"/>
                <w:szCs w:val="24"/>
              </w:rPr>
              <w:t xml:space="preserve"> у сфері державної реєстрації </w:t>
            </w:r>
            <w:r w:rsidR="0085414D" w:rsidRPr="00FB6465">
              <w:rPr>
                <w:sz w:val="24"/>
                <w:szCs w:val="24"/>
              </w:rPr>
              <w:t xml:space="preserve">в електронній формі </w:t>
            </w:r>
            <w:r w:rsidRPr="00FB6465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9A71BA" w:rsidRPr="00FB6465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8E0E18" w:rsidRPr="00FB6465">
              <w:rPr>
                <w:sz w:val="24"/>
                <w:szCs w:val="24"/>
              </w:rPr>
              <w:t>.</w:t>
            </w:r>
          </w:p>
          <w:p w:rsidR="008E0E18" w:rsidRPr="00FB6465" w:rsidRDefault="008E0E18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7B586F" w:rsidRDefault="007B586F" w:rsidP="007B586F">
      <w:pPr>
        <w:tabs>
          <w:tab w:val="left" w:pos="9564"/>
        </w:tabs>
        <w:ind w:left="-142"/>
        <w:rPr>
          <w:sz w:val="14"/>
          <w:szCs w:val="14"/>
        </w:rPr>
      </w:pPr>
      <w:bookmarkStart w:id="24" w:name="n43"/>
      <w:bookmarkEnd w:id="24"/>
      <w:r>
        <w:rPr>
          <w:sz w:val="14"/>
          <w:szCs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85414D" w:rsidRDefault="0085414D">
      <w:pPr>
        <w:rPr>
          <w:sz w:val="24"/>
          <w:szCs w:val="24"/>
        </w:rPr>
      </w:pPr>
    </w:p>
    <w:p w:rsidR="00F5278A" w:rsidRDefault="00F5278A" w:rsidP="00F5278A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F5278A" w:rsidRDefault="00F5278A" w:rsidP="00F5278A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F5278A" w:rsidRDefault="00F5278A" w:rsidP="00F5278A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     Людмила ФЕЩЕНКО</w:t>
      </w:r>
    </w:p>
    <w:p w:rsidR="00F726A2" w:rsidRDefault="00F726A2" w:rsidP="00F726A2">
      <w:pPr>
        <w:ind w:left="142"/>
      </w:pPr>
    </w:p>
    <w:p w:rsidR="00F726A2" w:rsidRDefault="00F726A2" w:rsidP="00F726A2">
      <w:pPr>
        <w:ind w:left="142"/>
      </w:pPr>
    </w:p>
    <w:p w:rsidR="00F5278A" w:rsidRDefault="00F5278A" w:rsidP="00F726A2">
      <w:pPr>
        <w:ind w:left="6096"/>
        <w:jc w:val="left"/>
        <w:rPr>
          <w:sz w:val="24"/>
          <w:szCs w:val="24"/>
          <w:lang w:val="ru-RU" w:eastAsia="uk-UA"/>
        </w:rPr>
      </w:pPr>
    </w:p>
    <w:p w:rsidR="00F5278A" w:rsidRDefault="00F5278A" w:rsidP="00F726A2">
      <w:pPr>
        <w:ind w:left="6096"/>
        <w:jc w:val="left"/>
        <w:rPr>
          <w:sz w:val="24"/>
          <w:szCs w:val="24"/>
          <w:lang w:val="ru-RU" w:eastAsia="uk-UA"/>
        </w:rPr>
      </w:pPr>
    </w:p>
    <w:p w:rsidR="00F5278A" w:rsidRDefault="00F5278A" w:rsidP="00F726A2">
      <w:pPr>
        <w:ind w:left="6096"/>
        <w:jc w:val="left"/>
        <w:rPr>
          <w:sz w:val="24"/>
          <w:szCs w:val="24"/>
          <w:lang w:val="ru-RU" w:eastAsia="uk-UA"/>
        </w:rPr>
      </w:pPr>
    </w:p>
    <w:p w:rsidR="00F726A2" w:rsidRPr="00F3259A" w:rsidRDefault="00F726A2" w:rsidP="00F726A2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t>Додаток №</w:t>
      </w:r>
      <w:r>
        <w:rPr>
          <w:sz w:val="24"/>
          <w:szCs w:val="24"/>
          <w:lang w:val="ru-RU" w:eastAsia="uk-UA"/>
        </w:rPr>
        <w:t>8.</w:t>
      </w:r>
      <w:r w:rsidR="00E26713">
        <w:rPr>
          <w:sz w:val="24"/>
          <w:szCs w:val="24"/>
          <w:lang w:val="ru-RU" w:eastAsia="uk-UA"/>
        </w:rPr>
        <w:t>2</w:t>
      </w:r>
    </w:p>
    <w:p w:rsidR="00F726A2" w:rsidRDefault="00F726A2" w:rsidP="00F726A2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F726A2" w:rsidRDefault="000117B4" w:rsidP="00F726A2">
      <w:pPr>
        <w:jc w:val="center"/>
        <w:rPr>
          <w:b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</w:t>
      </w:r>
      <w:bookmarkStart w:id="25" w:name="_GoBack"/>
      <w:bookmarkEnd w:id="25"/>
      <w:r w:rsidRPr="000117B4">
        <w:rPr>
          <w:sz w:val="24"/>
          <w:szCs w:val="24"/>
          <w:lang w:eastAsia="uk-UA"/>
        </w:rPr>
        <w:t>від 17.11.2021 № 323</w:t>
      </w:r>
    </w:p>
    <w:p w:rsidR="00F726A2" w:rsidRDefault="00F726A2" w:rsidP="00F726A2">
      <w:pPr>
        <w:jc w:val="center"/>
        <w:rPr>
          <w:b/>
          <w:lang w:eastAsia="uk-UA"/>
        </w:rPr>
      </w:pPr>
    </w:p>
    <w:p w:rsidR="00F726A2" w:rsidRPr="002227D0" w:rsidRDefault="00F726A2" w:rsidP="00F726A2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F726A2" w:rsidRDefault="00F726A2" w:rsidP="00F726A2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FB6465">
        <w:rPr>
          <w:b/>
          <w:sz w:val="24"/>
          <w:szCs w:val="24"/>
          <w:lang w:eastAsia="uk-UA"/>
        </w:rPr>
        <w:t>адміністративної послуги з державної реєстрації припинення юридичної особи в результаті її реорганізації (крім громадського формування</w:t>
      </w:r>
      <w:r>
        <w:rPr>
          <w:b/>
          <w:sz w:val="24"/>
          <w:szCs w:val="24"/>
          <w:lang w:eastAsia="uk-UA"/>
        </w:rPr>
        <w:t xml:space="preserve"> та релігійної організації</w:t>
      </w:r>
      <w:r w:rsidRPr="00FB6465">
        <w:rPr>
          <w:b/>
          <w:sz w:val="24"/>
          <w:szCs w:val="24"/>
          <w:lang w:eastAsia="uk-UA"/>
        </w:rPr>
        <w:t>)</w:t>
      </w:r>
    </w:p>
    <w:p w:rsidR="00F726A2" w:rsidRPr="00B53417" w:rsidRDefault="00F726A2" w:rsidP="00F726A2">
      <w:pPr>
        <w:jc w:val="center"/>
        <w:rPr>
          <w:lang w:eastAsia="uk-UA"/>
        </w:rPr>
      </w:pPr>
    </w:p>
    <w:p w:rsidR="00F726A2" w:rsidRPr="00096DD0" w:rsidRDefault="00F726A2" w:rsidP="00F726A2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F726A2" w:rsidRPr="00096DD0" w:rsidRDefault="00F726A2" w:rsidP="00F726A2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F726A2" w:rsidRPr="002227D0" w:rsidRDefault="00F726A2" w:rsidP="00F726A2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F726A2" w:rsidRPr="002227D0" w:rsidRDefault="00F726A2" w:rsidP="00F726A2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010"/>
        <w:gridCol w:w="2473"/>
        <w:gridCol w:w="2795"/>
        <w:gridCol w:w="2473"/>
      </w:tblGrid>
      <w:tr w:rsidR="00F726A2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26A2" w:rsidRPr="003D252E" w:rsidRDefault="00F726A2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26A2" w:rsidRPr="003D252E" w:rsidRDefault="00F726A2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26A2" w:rsidRPr="003D252E" w:rsidRDefault="00F726A2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26A2" w:rsidRPr="003D252E" w:rsidRDefault="00F726A2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F726A2" w:rsidRPr="003D252E" w:rsidTr="00E368D7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26A2" w:rsidRPr="003D252E" w:rsidRDefault="00F726A2" w:rsidP="00E368D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F726A2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26A2" w:rsidRPr="003D252E" w:rsidRDefault="00F726A2" w:rsidP="00E368D7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Заповнення форми заяви про державну реєстрацію - у разі подання документів особисто заявником </w:t>
            </w:r>
          </w:p>
          <w:p w:rsidR="00F726A2" w:rsidRPr="003D252E" w:rsidRDefault="00F726A2" w:rsidP="00E368D7">
            <w:pPr>
              <w:tabs>
                <w:tab w:val="left" w:pos="284"/>
              </w:tabs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(за бажанням заявника)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надходження, під час прийому документів</w:t>
            </w:r>
          </w:p>
        </w:tc>
      </w:tr>
      <w:tr w:rsidR="00F726A2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26A2" w:rsidRPr="003D252E" w:rsidRDefault="00F726A2" w:rsidP="00E368D7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F726A2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26A2" w:rsidRPr="003D252E" w:rsidRDefault="00F726A2" w:rsidP="00E368D7">
            <w:pPr>
              <w:pStyle w:val="rvps2"/>
            </w:pPr>
            <w:r w:rsidRPr="003D252E">
              <w:t>3.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F726A2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26A2" w:rsidRPr="003D252E" w:rsidRDefault="00F726A2" w:rsidP="00E368D7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4. П</w:t>
            </w:r>
            <w:r>
              <w:rPr>
                <w:sz w:val="24"/>
                <w:szCs w:val="24"/>
                <w:lang w:eastAsia="uk-UA"/>
              </w:rPr>
              <w:t>е</w:t>
            </w:r>
            <w:r w:rsidRPr="003D252E">
              <w:rPr>
                <w:sz w:val="24"/>
                <w:szCs w:val="24"/>
                <w:lang w:eastAsia="uk-UA"/>
              </w:rPr>
              <w:t>ревірк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26" w:name="n673"/>
            <w:bookmarkEnd w:id="26"/>
            <w:r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F726A2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26A2" w:rsidRPr="003D252E" w:rsidRDefault="00F726A2" w:rsidP="00E368D7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5. Проведення реєстраційної дії (у тому числі з урахуванням принципу мовчазної згоди) за відсутності підстав для зупинення розгляду документів та відмови в державній реєстрації </w:t>
            </w:r>
            <w:r w:rsidRPr="003D252E">
              <w:rPr>
                <w:sz w:val="24"/>
                <w:szCs w:val="24"/>
                <w:lang w:eastAsia="uk-UA"/>
              </w:rPr>
              <w:lastRenderedPageBreak/>
              <w:t>шляхом внесення запису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F726A2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26A2" w:rsidRPr="003D252E" w:rsidRDefault="00F726A2" w:rsidP="00E368D7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>6. Формування та оприлюднення на порталі електронних сервісів або з використанням Єдиного державного вебпорталу електронних послуг виписки, результатів надання адміністративних послуг у сфері державної реєстрації та установчих документів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F726A2" w:rsidRPr="003D252E" w:rsidTr="00E368D7">
        <w:trPr>
          <w:trHeight w:val="2625"/>
        </w:trPr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26A2" w:rsidRPr="003D252E" w:rsidRDefault="00F726A2" w:rsidP="00E368D7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7.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vAlign w:val="center"/>
          </w:tcPr>
          <w:p w:rsidR="00F726A2" w:rsidRPr="003D252E" w:rsidRDefault="00F726A2" w:rsidP="00E368D7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F726A2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26A2" w:rsidRPr="003D252E" w:rsidRDefault="00F726A2" w:rsidP="00E368D7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8.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26A2" w:rsidRPr="003D252E" w:rsidRDefault="00F726A2" w:rsidP="00E368D7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F726A2" w:rsidRDefault="00F726A2" w:rsidP="00F726A2"/>
    <w:p w:rsidR="00F726A2" w:rsidRDefault="00F726A2" w:rsidP="00F726A2"/>
    <w:p w:rsidR="00F726A2" w:rsidRDefault="00F726A2" w:rsidP="00F726A2"/>
    <w:p w:rsidR="00F5278A" w:rsidRDefault="00F5278A" w:rsidP="00F5278A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F5278A" w:rsidRDefault="00F5278A" w:rsidP="00F5278A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F5278A" w:rsidRDefault="00F5278A" w:rsidP="00F5278A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     Людмила ФЕЩЕНКО</w:t>
      </w:r>
    </w:p>
    <w:p w:rsidR="00F726A2" w:rsidRDefault="00F726A2" w:rsidP="00F726A2">
      <w:pPr>
        <w:ind w:left="142"/>
      </w:pPr>
    </w:p>
    <w:p w:rsidR="00F726A2" w:rsidRDefault="00F726A2" w:rsidP="00F726A2"/>
    <w:p w:rsidR="00F726A2" w:rsidRPr="0041168A" w:rsidRDefault="00F726A2" w:rsidP="00F726A2"/>
    <w:p w:rsidR="00F726A2" w:rsidRPr="004D32F6" w:rsidRDefault="00F726A2" w:rsidP="00F726A2"/>
    <w:p w:rsidR="00F726A2" w:rsidRPr="002D7B74" w:rsidRDefault="00F726A2" w:rsidP="00F726A2">
      <w:pPr>
        <w:rPr>
          <w:sz w:val="23"/>
          <w:szCs w:val="23"/>
        </w:rPr>
      </w:pPr>
    </w:p>
    <w:p w:rsidR="00F726A2" w:rsidRPr="00826291" w:rsidRDefault="00F726A2" w:rsidP="00F726A2">
      <w:pPr>
        <w:tabs>
          <w:tab w:val="left" w:pos="1380"/>
        </w:tabs>
      </w:pPr>
    </w:p>
    <w:p w:rsidR="00F726A2" w:rsidRPr="008C098A" w:rsidRDefault="00F726A2" w:rsidP="00F726A2"/>
    <w:p w:rsidR="00F726A2" w:rsidRPr="009226C0" w:rsidRDefault="00F726A2" w:rsidP="00F726A2"/>
    <w:p w:rsidR="00F726A2" w:rsidRPr="00FB6465" w:rsidRDefault="00F726A2" w:rsidP="00F726A2">
      <w:pPr>
        <w:ind w:left="142"/>
      </w:pPr>
    </w:p>
    <w:sectPr w:rsidR="00F726A2" w:rsidRPr="00FB6465" w:rsidSect="009B4178">
      <w:headerReference w:type="default" r:id="rId9"/>
      <w:pgSz w:w="11906" w:h="16838"/>
      <w:pgMar w:top="426" w:right="566" w:bottom="1418" w:left="709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EC6" w:rsidRDefault="00B63EC6">
      <w:r>
        <w:separator/>
      </w:r>
    </w:p>
  </w:endnote>
  <w:endnote w:type="continuationSeparator" w:id="0">
    <w:p w:rsidR="00B63EC6" w:rsidRDefault="00B63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EC6" w:rsidRDefault="00B63EC6">
      <w:r>
        <w:separator/>
      </w:r>
    </w:p>
  </w:footnote>
  <w:footnote w:type="continuationSeparator" w:id="0">
    <w:p w:rsidR="00B63EC6" w:rsidRDefault="00B63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67D" w:rsidRPr="004E7774" w:rsidRDefault="0003467D">
    <w:pPr>
      <w:pStyle w:val="a4"/>
      <w:jc w:val="center"/>
      <w:rPr>
        <w:sz w:val="24"/>
        <w:szCs w:val="24"/>
      </w:rPr>
    </w:pPr>
    <w:r w:rsidRPr="004E7774">
      <w:rPr>
        <w:sz w:val="24"/>
        <w:szCs w:val="24"/>
      </w:rPr>
      <w:fldChar w:fldCharType="begin"/>
    </w:r>
    <w:r w:rsidRPr="004E7774">
      <w:rPr>
        <w:sz w:val="24"/>
        <w:szCs w:val="24"/>
      </w:rPr>
      <w:instrText>PAGE   \* MERGEFORMAT</w:instrText>
    </w:r>
    <w:r w:rsidRPr="004E7774">
      <w:rPr>
        <w:sz w:val="24"/>
        <w:szCs w:val="24"/>
      </w:rPr>
      <w:fldChar w:fldCharType="separate"/>
    </w:r>
    <w:r w:rsidR="000117B4" w:rsidRPr="000117B4">
      <w:rPr>
        <w:noProof/>
        <w:sz w:val="24"/>
        <w:szCs w:val="24"/>
        <w:lang w:val="ru-RU"/>
      </w:rPr>
      <w:t>6</w:t>
    </w:r>
    <w:r w:rsidRPr="004E7774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17B4"/>
    <w:rsid w:val="0003467D"/>
    <w:rsid w:val="00036A10"/>
    <w:rsid w:val="00041711"/>
    <w:rsid w:val="000F78AE"/>
    <w:rsid w:val="00126099"/>
    <w:rsid w:val="001549A5"/>
    <w:rsid w:val="001F5286"/>
    <w:rsid w:val="00267B8D"/>
    <w:rsid w:val="00270244"/>
    <w:rsid w:val="00285187"/>
    <w:rsid w:val="0029245E"/>
    <w:rsid w:val="002C2B45"/>
    <w:rsid w:val="003A3C42"/>
    <w:rsid w:val="003B02EC"/>
    <w:rsid w:val="003C558F"/>
    <w:rsid w:val="0044043E"/>
    <w:rsid w:val="00445F2E"/>
    <w:rsid w:val="00472C05"/>
    <w:rsid w:val="0049549C"/>
    <w:rsid w:val="004D4184"/>
    <w:rsid w:val="004E3BC6"/>
    <w:rsid w:val="004E7774"/>
    <w:rsid w:val="004F17BA"/>
    <w:rsid w:val="005115A0"/>
    <w:rsid w:val="0052271C"/>
    <w:rsid w:val="005316A9"/>
    <w:rsid w:val="005C04D2"/>
    <w:rsid w:val="005C7037"/>
    <w:rsid w:val="005F1213"/>
    <w:rsid w:val="005F3DAB"/>
    <w:rsid w:val="00627BB1"/>
    <w:rsid w:val="00781802"/>
    <w:rsid w:val="00796DDD"/>
    <w:rsid w:val="007B586F"/>
    <w:rsid w:val="007D7A23"/>
    <w:rsid w:val="0085414D"/>
    <w:rsid w:val="008A73C9"/>
    <w:rsid w:val="008C3BEC"/>
    <w:rsid w:val="008E0E18"/>
    <w:rsid w:val="008E7227"/>
    <w:rsid w:val="00910543"/>
    <w:rsid w:val="009538E4"/>
    <w:rsid w:val="00985A78"/>
    <w:rsid w:val="009A71BA"/>
    <w:rsid w:val="009B4178"/>
    <w:rsid w:val="00A31C2D"/>
    <w:rsid w:val="00A82894"/>
    <w:rsid w:val="00AF2795"/>
    <w:rsid w:val="00B22FA0"/>
    <w:rsid w:val="00B43192"/>
    <w:rsid w:val="00B54254"/>
    <w:rsid w:val="00B63EC6"/>
    <w:rsid w:val="00B66664"/>
    <w:rsid w:val="00B75E1F"/>
    <w:rsid w:val="00B85F8B"/>
    <w:rsid w:val="00BA4165"/>
    <w:rsid w:val="00BB06FD"/>
    <w:rsid w:val="00BB111A"/>
    <w:rsid w:val="00C227A3"/>
    <w:rsid w:val="00C719E3"/>
    <w:rsid w:val="00C902E8"/>
    <w:rsid w:val="00CD6679"/>
    <w:rsid w:val="00CD7938"/>
    <w:rsid w:val="00D42746"/>
    <w:rsid w:val="00D7737E"/>
    <w:rsid w:val="00DC2A9F"/>
    <w:rsid w:val="00DD003D"/>
    <w:rsid w:val="00E02984"/>
    <w:rsid w:val="00E26713"/>
    <w:rsid w:val="00E50C24"/>
    <w:rsid w:val="00EA6BA7"/>
    <w:rsid w:val="00F03964"/>
    <w:rsid w:val="00F03E60"/>
    <w:rsid w:val="00F15792"/>
    <w:rsid w:val="00F5278A"/>
    <w:rsid w:val="00F53FC4"/>
    <w:rsid w:val="00F726A2"/>
    <w:rsid w:val="00FB6465"/>
    <w:rsid w:val="00FC4CD9"/>
    <w:rsid w:val="00FE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53777"/>
  <w15:docId w15:val="{094FC033-EB46-4DFA-A617-87D1ECA1B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726A2"/>
    <w:rPr>
      <w:color w:val="0000FF" w:themeColor="hyperlink"/>
      <w:u w:val="single"/>
    </w:rPr>
  </w:style>
  <w:style w:type="paragraph" w:customStyle="1" w:styleId="rvps2">
    <w:name w:val="rvps2"/>
    <w:basedOn w:val="a"/>
    <w:rsid w:val="00F726A2"/>
    <w:pPr>
      <w:spacing w:before="100" w:beforeAutospacing="1" w:after="100" w:afterAutospacing="1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39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9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35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5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57-19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lin_tsnap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8952</Words>
  <Characters>5103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Dom</cp:lastModifiedBy>
  <cp:revision>7</cp:revision>
  <cp:lastPrinted>2016-07-12T12:44:00Z</cp:lastPrinted>
  <dcterms:created xsi:type="dcterms:W3CDTF">2021-11-08T08:58:00Z</dcterms:created>
  <dcterms:modified xsi:type="dcterms:W3CDTF">2021-11-19T12:20:00Z</dcterms:modified>
</cp:coreProperties>
</file>